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A34C8" w:rsidRPr="00A146EE" w:rsidRDefault="0018704F" w:rsidP="00A146EE">
      <w:pPr>
        <w:outlineLvl w:val="0"/>
        <w:rPr>
          <w:sz w:val="18"/>
          <w:szCs w:val="18"/>
        </w:rPr>
      </w:pPr>
      <w:r>
        <w:rPr>
          <w:b/>
          <w:sz w:val="24"/>
          <w:szCs w:val="24"/>
        </w:rPr>
        <w:t>VOO</w:t>
      </w:r>
      <w:r w:rsidR="00296C1E">
        <w:rPr>
          <w:b/>
          <w:sz w:val="24"/>
          <w:szCs w:val="24"/>
        </w:rPr>
        <w:t>R</w:t>
      </w:r>
      <w:r>
        <w:rPr>
          <w:b/>
          <w:sz w:val="24"/>
          <w:szCs w:val="24"/>
        </w:rPr>
        <w:t>STEL</w:t>
      </w:r>
      <w:r w:rsidR="002D1E3C">
        <w:rPr>
          <w:b/>
          <w:sz w:val="24"/>
          <w:szCs w:val="24"/>
        </w:rPr>
        <w:t xml:space="preserve"> </w:t>
      </w:r>
      <w:r w:rsidR="00A53D08" w:rsidRPr="00A53D08">
        <w:rPr>
          <w:b/>
          <w:sz w:val="24"/>
          <w:szCs w:val="24"/>
        </w:rPr>
        <w:t>ROLLEN IN PROCESSEN, RGBZ EN ZTC</w:t>
      </w:r>
      <w:r w:rsidR="00ED4006">
        <w:rPr>
          <w:b/>
          <w:sz w:val="24"/>
          <w:szCs w:val="24"/>
        </w:rPr>
        <w:br/>
      </w:r>
      <w:r w:rsidR="004A6221">
        <w:rPr>
          <w:sz w:val="18"/>
          <w:szCs w:val="18"/>
        </w:rPr>
        <w:t>Notitie bij RGBZ-werkgroep 4 september 2012, agendapunt 2.</w:t>
      </w:r>
      <w:r w:rsidR="00A53D08">
        <w:rPr>
          <w:sz w:val="18"/>
          <w:szCs w:val="18"/>
        </w:rPr>
        <w:t>c</w:t>
      </w:r>
      <w:r w:rsidR="004A6221">
        <w:rPr>
          <w:sz w:val="18"/>
          <w:szCs w:val="18"/>
        </w:rPr>
        <w:t>; Arjan Kloosterboer, 30 augustus 2012</w:t>
      </w:r>
    </w:p>
    <w:p w:rsidR="00A53D08" w:rsidRDefault="00135266" w:rsidP="00A53D08">
      <w:pPr>
        <w:autoSpaceDE w:val="0"/>
        <w:autoSpaceDN w:val="0"/>
        <w:adjustRightInd w:val="0"/>
        <w:spacing w:after="0" w:line="240" w:lineRule="auto"/>
        <w:rPr>
          <w:rFonts w:ascii="ArialMT" w:hAnsi="ArialMT" w:cs="ArialMT"/>
          <w:color w:val="000000"/>
          <w:sz w:val="20"/>
          <w:szCs w:val="20"/>
        </w:rPr>
      </w:pPr>
      <w:r>
        <w:rPr>
          <w:rFonts w:ascii="ArialMT" w:hAnsi="ArialMT" w:cs="ArialMT"/>
          <w:color w:val="000000"/>
          <w:sz w:val="20"/>
          <w:szCs w:val="20"/>
        </w:rPr>
        <w:t>In de voorgaande</w:t>
      </w:r>
      <w:r w:rsidR="004A6221">
        <w:rPr>
          <w:rFonts w:ascii="ArialMT" w:hAnsi="ArialMT" w:cs="ArialMT"/>
          <w:color w:val="000000"/>
          <w:sz w:val="20"/>
          <w:szCs w:val="20"/>
        </w:rPr>
        <w:t xml:space="preserve"> werkgroepbijeenkomst </w:t>
      </w:r>
      <w:r>
        <w:rPr>
          <w:rFonts w:ascii="ArialMT" w:hAnsi="ArialMT" w:cs="ArialMT"/>
          <w:color w:val="000000"/>
          <w:sz w:val="20"/>
          <w:szCs w:val="20"/>
        </w:rPr>
        <w:t xml:space="preserve">hebben we </w:t>
      </w:r>
      <w:r w:rsidR="009A65B3">
        <w:rPr>
          <w:rFonts w:ascii="ArialMT" w:hAnsi="ArialMT" w:cs="ArialMT"/>
          <w:color w:val="000000"/>
          <w:sz w:val="20"/>
          <w:szCs w:val="20"/>
        </w:rPr>
        <w:t xml:space="preserve">over dit onderwerp gediscussieerd op basis van </w:t>
      </w:r>
      <w:r w:rsidR="00A53D08">
        <w:rPr>
          <w:rFonts w:ascii="ArialMT" w:hAnsi="ArialMT" w:cs="ArialMT"/>
          <w:color w:val="000000"/>
          <w:sz w:val="20"/>
          <w:szCs w:val="20"/>
        </w:rPr>
        <w:t>de toen voorliggende</w:t>
      </w:r>
      <w:r w:rsidR="009A65B3">
        <w:rPr>
          <w:rFonts w:ascii="ArialMT" w:hAnsi="ArialMT" w:cs="ArialMT"/>
          <w:color w:val="000000"/>
          <w:sz w:val="20"/>
          <w:szCs w:val="20"/>
        </w:rPr>
        <w:t xml:space="preserve"> notitie.</w:t>
      </w:r>
      <w:r w:rsidR="00A53D08">
        <w:rPr>
          <w:rFonts w:ascii="ArialMT" w:hAnsi="ArialMT" w:cs="ArialMT"/>
          <w:color w:val="000000"/>
          <w:sz w:val="20"/>
          <w:szCs w:val="20"/>
        </w:rPr>
        <w:t xml:space="preserve"> Daaruit kwamen de volgende punten:</w:t>
      </w:r>
    </w:p>
    <w:p w:rsidR="005376F0" w:rsidRPr="005376F0" w:rsidRDefault="005376F0" w:rsidP="005376F0">
      <w:pPr>
        <w:pStyle w:val="Lijstalinea"/>
        <w:numPr>
          <w:ilvl w:val="0"/>
          <w:numId w:val="25"/>
        </w:numPr>
        <w:autoSpaceDE w:val="0"/>
        <w:autoSpaceDN w:val="0"/>
        <w:adjustRightInd w:val="0"/>
        <w:spacing w:after="0" w:line="240" w:lineRule="auto"/>
        <w:rPr>
          <w:rFonts w:ascii="Arial-BoldMT" w:hAnsi="Arial-BoldMT" w:cs="Arial-BoldMT"/>
          <w:bCs/>
          <w:color w:val="000000"/>
          <w:sz w:val="20"/>
          <w:szCs w:val="20"/>
        </w:rPr>
      </w:pPr>
      <w:r w:rsidRPr="005376F0">
        <w:rPr>
          <w:rFonts w:ascii="Arial-BoldMT" w:hAnsi="Arial-BoldMT" w:cs="Arial-BoldMT"/>
          <w:bCs/>
          <w:color w:val="000000"/>
          <w:sz w:val="20"/>
          <w:szCs w:val="20"/>
        </w:rPr>
        <w:t xml:space="preserve">Waar zit het bestuursorgaan? Wat is haar rol bij de zaak en wat is de relatie tot het besluit dat veelal een uitkomst is van een zaak? Hoe maken we duidelijk welk bestuursorgaan een zaak in behandeling heeft en een besluit genomen heeft? </w:t>
      </w:r>
    </w:p>
    <w:p w:rsidR="005376F0" w:rsidRPr="005376F0" w:rsidRDefault="005376F0" w:rsidP="005376F0">
      <w:pPr>
        <w:pStyle w:val="Lijstalinea"/>
        <w:numPr>
          <w:ilvl w:val="0"/>
          <w:numId w:val="25"/>
        </w:numPr>
        <w:autoSpaceDE w:val="0"/>
        <w:autoSpaceDN w:val="0"/>
        <w:adjustRightInd w:val="0"/>
        <w:spacing w:after="0" w:line="240" w:lineRule="auto"/>
        <w:rPr>
          <w:rFonts w:ascii="Arial-BoldMT" w:hAnsi="Arial-BoldMT" w:cs="Arial-BoldMT"/>
          <w:bCs/>
          <w:color w:val="000000"/>
          <w:sz w:val="20"/>
          <w:szCs w:val="20"/>
        </w:rPr>
      </w:pPr>
      <w:r w:rsidRPr="005376F0">
        <w:rPr>
          <w:rFonts w:ascii="Arial-BoldMT" w:hAnsi="Arial-BoldMT" w:cs="Arial-BoldMT"/>
          <w:bCs/>
          <w:color w:val="000000"/>
          <w:sz w:val="20"/>
          <w:szCs w:val="20"/>
        </w:rPr>
        <w:t>De ‘geïnformeerde’ cq. een persoon of bedrijf dat aangegeven heeft geïnformeerd te willen worden over de voortgang en uitkomst van een zaak, is dat de rol van ‘belanghebbende’ of moet daar een specifieke rol benoemd worden?</w:t>
      </w:r>
    </w:p>
    <w:p w:rsidR="005376F0" w:rsidRPr="005376F0" w:rsidRDefault="005376F0" w:rsidP="005376F0">
      <w:pPr>
        <w:pStyle w:val="Lijstalinea"/>
        <w:numPr>
          <w:ilvl w:val="0"/>
          <w:numId w:val="25"/>
        </w:numPr>
        <w:autoSpaceDE w:val="0"/>
        <w:autoSpaceDN w:val="0"/>
        <w:adjustRightInd w:val="0"/>
        <w:spacing w:after="0" w:line="240" w:lineRule="auto"/>
        <w:rPr>
          <w:rFonts w:ascii="Arial-BoldMT" w:hAnsi="Arial-BoldMT" w:cs="Arial-BoldMT"/>
          <w:bCs/>
          <w:color w:val="000000"/>
          <w:sz w:val="20"/>
          <w:szCs w:val="20"/>
        </w:rPr>
      </w:pPr>
      <w:r w:rsidRPr="005376F0">
        <w:rPr>
          <w:rFonts w:ascii="Arial-BoldMT" w:hAnsi="Arial-BoldMT" w:cs="Arial-BoldMT"/>
          <w:bCs/>
          <w:color w:val="000000"/>
          <w:sz w:val="20"/>
          <w:szCs w:val="20"/>
        </w:rPr>
        <w:t>De gemachtigde, hoe te specificeren? De discussie gaat vooral over wie de initiator van de zaak is: de gemachtigde of degene die hem/haar gemachtigd heeft? Bijvoorbeeld, een bezwaarzaak waarbij een burger een advocaat machtigt namens hem bezwaar in te dienen. De belangen van de burger worden behartigd door de advocaat. Alle communicatie gaat ook naar cq. via de advocaat. Dat neigt naar de advocaat als initiator.</w:t>
      </w:r>
    </w:p>
    <w:p w:rsidR="00A53D08" w:rsidRDefault="00A53D08" w:rsidP="00A53D08">
      <w:pPr>
        <w:autoSpaceDE w:val="0"/>
        <w:autoSpaceDN w:val="0"/>
        <w:adjustRightInd w:val="0"/>
        <w:spacing w:after="0" w:line="240" w:lineRule="auto"/>
        <w:rPr>
          <w:rFonts w:ascii="Arial-BoldMT" w:hAnsi="Arial-BoldMT" w:cs="Arial-BoldMT"/>
          <w:bCs/>
          <w:color w:val="000000"/>
          <w:sz w:val="20"/>
          <w:szCs w:val="20"/>
        </w:rPr>
      </w:pPr>
    </w:p>
    <w:p w:rsidR="001E2759" w:rsidRPr="001E2759" w:rsidRDefault="001E2759" w:rsidP="00A53D08">
      <w:pPr>
        <w:autoSpaceDE w:val="0"/>
        <w:autoSpaceDN w:val="0"/>
        <w:adjustRightInd w:val="0"/>
        <w:spacing w:after="0" w:line="240" w:lineRule="auto"/>
        <w:rPr>
          <w:rFonts w:ascii="ArialMT" w:hAnsi="ArialMT" w:cs="ArialMT"/>
          <w:color w:val="000000"/>
          <w:sz w:val="20"/>
          <w:szCs w:val="20"/>
        </w:rPr>
      </w:pPr>
      <w:r>
        <w:rPr>
          <w:rFonts w:ascii="ArialMT" w:hAnsi="ArialMT" w:cs="ArialMT"/>
          <w:color w:val="000000"/>
          <w:sz w:val="20"/>
          <w:szCs w:val="20"/>
        </w:rPr>
        <w:t xml:space="preserve">Zie ook de </w:t>
      </w:r>
      <w:hyperlink r:id="rId8" w:history="1">
        <w:r w:rsidRPr="00B6778A">
          <w:rPr>
            <w:rStyle w:val="Hyperlink"/>
            <w:rFonts w:ascii="ArialMT" w:hAnsi="ArialMT" w:cs="ArialMT"/>
            <w:sz w:val="20"/>
            <w:szCs w:val="20"/>
          </w:rPr>
          <w:t>discussie op Pleio</w:t>
        </w:r>
      </w:hyperlink>
      <w:r>
        <w:rPr>
          <w:rFonts w:ascii="ArialMT" w:hAnsi="ArialMT" w:cs="ArialMT"/>
          <w:color w:val="000000"/>
          <w:sz w:val="20"/>
          <w:szCs w:val="20"/>
        </w:rPr>
        <w:t>.</w:t>
      </w:r>
    </w:p>
    <w:p w:rsidR="001E2759" w:rsidRDefault="001E2759" w:rsidP="00A53D08">
      <w:pPr>
        <w:autoSpaceDE w:val="0"/>
        <w:autoSpaceDN w:val="0"/>
        <w:adjustRightInd w:val="0"/>
        <w:spacing w:after="0" w:line="240" w:lineRule="auto"/>
        <w:rPr>
          <w:rFonts w:ascii="Arial-BoldMT" w:hAnsi="Arial-BoldMT" w:cs="Arial-BoldMT"/>
          <w:bCs/>
          <w:color w:val="000000"/>
          <w:sz w:val="20"/>
          <w:szCs w:val="20"/>
        </w:rPr>
      </w:pPr>
    </w:p>
    <w:p w:rsidR="005376F0" w:rsidRDefault="005376F0" w:rsidP="00A53D08">
      <w:pPr>
        <w:autoSpaceDE w:val="0"/>
        <w:autoSpaceDN w:val="0"/>
        <w:adjustRightInd w:val="0"/>
        <w:spacing w:after="0" w:line="240" w:lineRule="auto"/>
        <w:rPr>
          <w:rFonts w:ascii="Arial-BoldMT" w:hAnsi="Arial-BoldMT" w:cs="Arial-BoldMT"/>
          <w:bCs/>
          <w:color w:val="000000"/>
          <w:sz w:val="20"/>
          <w:szCs w:val="20"/>
        </w:rPr>
      </w:pPr>
      <w:r>
        <w:rPr>
          <w:rFonts w:ascii="Arial-BoldMT" w:hAnsi="Arial-BoldMT" w:cs="Arial-BoldMT"/>
          <w:bCs/>
          <w:color w:val="000000"/>
          <w:sz w:val="20"/>
          <w:szCs w:val="20"/>
        </w:rPr>
        <w:t xml:space="preserve">Ik stel voor de rolbenamingen en </w:t>
      </w:r>
      <w:r w:rsidR="00597335">
        <w:rPr>
          <w:rFonts w:ascii="Arial-BoldMT" w:hAnsi="Arial-BoldMT" w:cs="Arial-BoldMT"/>
          <w:bCs/>
          <w:color w:val="000000"/>
          <w:sz w:val="20"/>
          <w:szCs w:val="20"/>
        </w:rPr>
        <w:t>definities</w:t>
      </w:r>
      <w:r>
        <w:rPr>
          <w:rFonts w:ascii="Arial-BoldMT" w:hAnsi="Arial-BoldMT" w:cs="Arial-BoldMT"/>
          <w:bCs/>
          <w:color w:val="000000"/>
          <w:sz w:val="20"/>
          <w:szCs w:val="20"/>
        </w:rPr>
        <w:t xml:space="preserve"> als volgt te wijzigen (wijzigingen gemarkeerd).</w:t>
      </w:r>
    </w:p>
    <w:p w:rsidR="005376F0" w:rsidRDefault="005376F0" w:rsidP="00A53D08">
      <w:pPr>
        <w:autoSpaceDE w:val="0"/>
        <w:autoSpaceDN w:val="0"/>
        <w:adjustRightInd w:val="0"/>
        <w:spacing w:after="0" w:line="240" w:lineRule="auto"/>
        <w:rPr>
          <w:rFonts w:ascii="Arial-BoldMT" w:hAnsi="Arial-BoldMT" w:cs="Arial-BoldMT"/>
          <w:bCs/>
          <w:color w:val="000000"/>
          <w:sz w:val="20"/>
          <w:szCs w:val="20"/>
        </w:rPr>
      </w:pPr>
    </w:p>
    <w:p w:rsidR="005376F0" w:rsidRDefault="005376F0" w:rsidP="005376F0">
      <w:pPr>
        <w:ind w:left="567" w:hanging="567"/>
      </w:pPr>
      <w:r w:rsidRPr="006739A5">
        <w:rPr>
          <w:b/>
          <w:i/>
        </w:rPr>
        <w:t>Adviseur</w:t>
      </w:r>
      <w:r>
        <w:br/>
        <w:t>K</w:t>
      </w:r>
      <w:r w:rsidRPr="006739A5">
        <w:t>ennis in dienst stel</w:t>
      </w:r>
      <w:r>
        <w:t>len</w:t>
      </w:r>
      <w:r w:rsidRPr="006739A5">
        <w:t xml:space="preserve"> van de behandeling van (een deel van) een zaak</w:t>
      </w:r>
      <w:r>
        <w:t>.</w:t>
      </w:r>
    </w:p>
    <w:p w:rsidR="005376F0" w:rsidRDefault="005376F0" w:rsidP="005376F0">
      <w:pPr>
        <w:ind w:left="567" w:hanging="567"/>
      </w:pPr>
      <w:r w:rsidRPr="006739A5">
        <w:rPr>
          <w:b/>
          <w:i/>
        </w:rPr>
        <w:t>Behandelaar</w:t>
      </w:r>
      <w:r>
        <w:br/>
      </w:r>
      <w:r w:rsidRPr="006739A5">
        <w:t>De vakinhoudelijke behandeling doe</w:t>
      </w:r>
      <w:r>
        <w:t>n</w:t>
      </w:r>
      <w:r w:rsidRPr="006739A5">
        <w:t xml:space="preserve"> van (een deel van) een zaak</w:t>
      </w:r>
      <w:r>
        <w:t>.</w:t>
      </w:r>
    </w:p>
    <w:p w:rsidR="005376F0" w:rsidRDefault="005376F0" w:rsidP="005376F0">
      <w:pPr>
        <w:ind w:left="567" w:hanging="567"/>
      </w:pPr>
      <w:r w:rsidRPr="009F7BBA">
        <w:rPr>
          <w:b/>
          <w:i/>
        </w:rPr>
        <w:t>Belanghebbende</w:t>
      </w:r>
      <w:r>
        <w:br/>
        <w:t xml:space="preserve">Vanuit eigen en objectief belang rechtstreeks betrokken zijn bij </w:t>
      </w:r>
      <w:ins w:id="0" w:author="Arjan" w:date="2012-08-30T23:57:00Z">
        <w:r>
          <w:t>of geïn</w:t>
        </w:r>
      </w:ins>
      <w:ins w:id="1" w:author="Arjan" w:date="2012-08-31T00:01:00Z">
        <w:r>
          <w:t>form</w:t>
        </w:r>
      </w:ins>
      <w:ins w:id="2" w:author="Arjan" w:date="2012-08-30T23:57:00Z">
        <w:r>
          <w:t xml:space="preserve">eerd </w:t>
        </w:r>
      </w:ins>
      <w:ins w:id="3" w:author="Arjan" w:date="2012-08-31T00:01:00Z">
        <w:r>
          <w:t>willen worden over</w:t>
        </w:r>
      </w:ins>
      <w:ins w:id="4" w:author="Arjan" w:date="2012-08-30T23:57:00Z">
        <w:r>
          <w:t xml:space="preserve"> </w:t>
        </w:r>
      </w:ins>
      <w:r>
        <w:t>de behandeling en/of de uitkomst van een zaak.</w:t>
      </w:r>
      <w:r>
        <w:br/>
        <w:t>Nb. De formulering is afgeleid van de belanghebbende in de AWB</w:t>
      </w:r>
      <w:ins w:id="5" w:author="Arjan" w:date="2012-08-30T23:58:00Z">
        <w:r>
          <w:t xml:space="preserve"> maar breder gesteld</w:t>
        </w:r>
      </w:ins>
      <w:r>
        <w:t>.</w:t>
      </w:r>
    </w:p>
    <w:p w:rsidR="005376F0" w:rsidRDefault="005376F0" w:rsidP="005376F0">
      <w:pPr>
        <w:ind w:left="567" w:hanging="567"/>
      </w:pPr>
      <w:r w:rsidRPr="00A6680C">
        <w:rPr>
          <w:b/>
          <w:i/>
        </w:rPr>
        <w:t>Beslisser</w:t>
      </w:r>
      <w:r>
        <w:br/>
        <w:t xml:space="preserve">Nemen van besluiten die voor de </w:t>
      </w:r>
      <w:r w:rsidRPr="006739A5">
        <w:t>uitkomst van een zaak</w:t>
      </w:r>
      <w:r>
        <w:t xml:space="preserve"> noodzakelijk zijn.</w:t>
      </w:r>
    </w:p>
    <w:p w:rsidR="005376F0" w:rsidRDefault="005376F0" w:rsidP="005376F0">
      <w:pPr>
        <w:ind w:left="567" w:hanging="567"/>
      </w:pPr>
      <w:r w:rsidRPr="006739A5">
        <w:rPr>
          <w:b/>
          <w:i/>
        </w:rPr>
        <w:t>Initiator</w:t>
      </w:r>
      <w:r>
        <w:br/>
        <w:t>Aanleiding geven</w:t>
      </w:r>
      <w:r w:rsidRPr="00CC6353">
        <w:t xml:space="preserve"> tot de start van een zaak</w:t>
      </w:r>
      <w:r>
        <w:t>.</w:t>
      </w:r>
      <w:r>
        <w:br/>
        <w:t xml:space="preserve">Nb. Indien het gaat om dienstverlening aan burgers en bedrijven wordt ook wel de term ‘klant’ gehanteerd. Met het oog op andere dan dienstverleningszaken kiezen we hier meer de meer algemenere term. </w:t>
      </w:r>
    </w:p>
    <w:p w:rsidR="005376F0" w:rsidRDefault="005376F0" w:rsidP="005376F0">
      <w:pPr>
        <w:ind w:left="567" w:hanging="567"/>
      </w:pPr>
      <w:proofErr w:type="spellStart"/>
      <w:r w:rsidRPr="00AC58BD">
        <w:rPr>
          <w:b/>
          <w:i/>
        </w:rPr>
        <w:t>Klantcontacter</w:t>
      </w:r>
      <w:proofErr w:type="spellEnd"/>
      <w:r>
        <w:br/>
        <w:t>Het eerste aanspreekpunt zijn voor vragen van burgers en bedrijven in het kader van de dienstverlening door de organisatie aan burgers en bedrijven.</w:t>
      </w:r>
      <w:r>
        <w:br/>
        <w:t>Nb. Met betrekking tot het zaakgericht werken betreft dit veelal het verzorgen van de intake van een vraag naar een product of dienst, het informeren over de voortgang van de behandeling van de zaak en het leveren van de uitkomst van de zaak.</w:t>
      </w:r>
    </w:p>
    <w:p w:rsidR="005376F0" w:rsidRDefault="005376F0" w:rsidP="005376F0">
      <w:pPr>
        <w:ind w:left="567" w:hanging="567"/>
      </w:pPr>
      <w:r w:rsidRPr="00CD2ED3">
        <w:rPr>
          <w:b/>
          <w:i/>
        </w:rPr>
        <w:t>Zaakcoördinator</w:t>
      </w:r>
      <w:r>
        <w:br/>
        <w:t>Er voor zorg dragen dat de behandeling van de zaak in samenhang uitgevoerd wordt conform de daarover gemaakte afspraken.</w:t>
      </w:r>
    </w:p>
    <w:p w:rsidR="005376F0" w:rsidRDefault="005376F0" w:rsidP="00A53D08">
      <w:pPr>
        <w:autoSpaceDE w:val="0"/>
        <w:autoSpaceDN w:val="0"/>
        <w:adjustRightInd w:val="0"/>
        <w:spacing w:after="0" w:line="240" w:lineRule="auto"/>
        <w:rPr>
          <w:rFonts w:ascii="Arial-BoldMT" w:hAnsi="Arial-BoldMT" w:cs="Arial-BoldMT"/>
          <w:bCs/>
          <w:color w:val="000000"/>
          <w:sz w:val="20"/>
          <w:szCs w:val="20"/>
        </w:rPr>
      </w:pPr>
    </w:p>
    <w:p w:rsidR="005376F0" w:rsidRDefault="005376F0" w:rsidP="00A53D08">
      <w:pPr>
        <w:autoSpaceDE w:val="0"/>
        <w:autoSpaceDN w:val="0"/>
        <w:adjustRightInd w:val="0"/>
        <w:spacing w:after="0" w:line="240" w:lineRule="auto"/>
        <w:rPr>
          <w:rFonts w:ascii="Arial-BoldMT" w:hAnsi="Arial-BoldMT" w:cs="Arial-BoldMT"/>
          <w:bCs/>
          <w:color w:val="000000"/>
          <w:sz w:val="20"/>
          <w:szCs w:val="20"/>
        </w:rPr>
      </w:pPr>
      <w:r>
        <w:rPr>
          <w:rFonts w:ascii="Arial-BoldMT" w:hAnsi="Arial-BoldMT" w:cs="Arial-BoldMT"/>
          <w:bCs/>
          <w:color w:val="000000"/>
          <w:sz w:val="20"/>
          <w:szCs w:val="20"/>
        </w:rPr>
        <w:t xml:space="preserve">In relatie tot het tweede punt valt degene die geïnformeerd wil worden over een zaak dus ook </w:t>
      </w:r>
      <w:proofErr w:type="spellStart"/>
      <w:r>
        <w:rPr>
          <w:rFonts w:ascii="Arial-BoldMT" w:hAnsi="Arial-BoldMT" w:cs="Arial-BoldMT"/>
          <w:bCs/>
          <w:color w:val="000000"/>
          <w:sz w:val="20"/>
          <w:szCs w:val="20"/>
        </w:rPr>
        <w:t>obnder</w:t>
      </w:r>
      <w:proofErr w:type="spellEnd"/>
      <w:r>
        <w:rPr>
          <w:rFonts w:ascii="Arial-BoldMT" w:hAnsi="Arial-BoldMT" w:cs="Arial-BoldMT"/>
          <w:bCs/>
          <w:color w:val="000000"/>
          <w:sz w:val="20"/>
          <w:szCs w:val="20"/>
        </w:rPr>
        <w:t xml:space="preserve"> de noemer ‘belanghebbende’. </w:t>
      </w:r>
    </w:p>
    <w:p w:rsidR="005376F0" w:rsidRDefault="005376F0" w:rsidP="00A53D08">
      <w:pPr>
        <w:autoSpaceDE w:val="0"/>
        <w:autoSpaceDN w:val="0"/>
        <w:adjustRightInd w:val="0"/>
        <w:spacing w:after="0" w:line="240" w:lineRule="auto"/>
        <w:rPr>
          <w:rFonts w:ascii="Arial-BoldMT" w:hAnsi="Arial-BoldMT" w:cs="Arial-BoldMT"/>
          <w:bCs/>
          <w:color w:val="000000"/>
          <w:sz w:val="20"/>
          <w:szCs w:val="20"/>
        </w:rPr>
      </w:pPr>
      <w:r>
        <w:rPr>
          <w:rFonts w:ascii="Arial-BoldMT" w:hAnsi="Arial-BoldMT" w:cs="Arial-BoldMT"/>
          <w:bCs/>
          <w:color w:val="000000"/>
          <w:sz w:val="20"/>
          <w:szCs w:val="20"/>
        </w:rPr>
        <w:t xml:space="preserve">In relatie tot het derde punt kiezen we </w:t>
      </w:r>
      <w:r w:rsidR="00A34FEA">
        <w:rPr>
          <w:rFonts w:ascii="Arial-BoldMT" w:hAnsi="Arial-BoldMT" w:cs="Arial-BoldMT"/>
          <w:bCs/>
          <w:color w:val="000000"/>
          <w:sz w:val="20"/>
          <w:szCs w:val="20"/>
        </w:rPr>
        <w:t xml:space="preserve">hiermee </w:t>
      </w:r>
      <w:r>
        <w:rPr>
          <w:rFonts w:ascii="Arial-BoldMT" w:hAnsi="Arial-BoldMT" w:cs="Arial-BoldMT"/>
          <w:bCs/>
          <w:color w:val="000000"/>
          <w:sz w:val="20"/>
          <w:szCs w:val="20"/>
        </w:rPr>
        <w:t>voor de pragmatische insteek dat degene met wie primair over  de gecommuniceerd wordt, de initiator is. Dat kan dus de advocaat zijn die door een burger gemachtigd is om een bezwaar in te dienen.</w:t>
      </w:r>
      <w:r w:rsidR="00A34FEA">
        <w:rPr>
          <w:rFonts w:ascii="Arial-BoldMT" w:hAnsi="Arial-BoldMT" w:cs="Arial-BoldMT"/>
          <w:bCs/>
          <w:color w:val="000000"/>
          <w:sz w:val="20"/>
          <w:szCs w:val="20"/>
        </w:rPr>
        <w:t xml:space="preserve"> Die burger is dan de belanghebbende.</w:t>
      </w:r>
    </w:p>
    <w:p w:rsidR="00A34FEA" w:rsidRDefault="00A34FEA" w:rsidP="00A53D08">
      <w:pPr>
        <w:autoSpaceDE w:val="0"/>
        <w:autoSpaceDN w:val="0"/>
        <w:adjustRightInd w:val="0"/>
        <w:spacing w:after="0" w:line="240" w:lineRule="auto"/>
        <w:rPr>
          <w:rFonts w:ascii="Arial-BoldMT" w:hAnsi="Arial-BoldMT" w:cs="Arial-BoldMT"/>
          <w:bCs/>
          <w:color w:val="000000"/>
          <w:sz w:val="20"/>
          <w:szCs w:val="20"/>
        </w:rPr>
      </w:pPr>
    </w:p>
    <w:p w:rsidR="001E2759" w:rsidRDefault="00A34FEA" w:rsidP="00A53D08">
      <w:pPr>
        <w:autoSpaceDE w:val="0"/>
        <w:autoSpaceDN w:val="0"/>
        <w:adjustRightInd w:val="0"/>
        <w:spacing w:after="0" w:line="240" w:lineRule="auto"/>
        <w:rPr>
          <w:rFonts w:ascii="Arial-BoldMT" w:hAnsi="Arial-BoldMT" w:cs="Arial-BoldMT"/>
          <w:bCs/>
          <w:color w:val="000000"/>
          <w:sz w:val="20"/>
          <w:szCs w:val="20"/>
        </w:rPr>
      </w:pPr>
      <w:r>
        <w:rPr>
          <w:rFonts w:ascii="Arial-BoldMT" w:hAnsi="Arial-BoldMT" w:cs="Arial-BoldMT"/>
          <w:bCs/>
          <w:color w:val="000000"/>
          <w:sz w:val="20"/>
          <w:szCs w:val="20"/>
        </w:rPr>
        <w:t xml:space="preserve">Voor wat betreft </w:t>
      </w:r>
      <w:r w:rsidR="001E2759">
        <w:rPr>
          <w:rFonts w:ascii="Arial-BoldMT" w:hAnsi="Arial-BoldMT" w:cs="Arial-BoldMT"/>
          <w:bCs/>
          <w:color w:val="000000"/>
          <w:sz w:val="20"/>
          <w:szCs w:val="20"/>
        </w:rPr>
        <w:t>de gemachtigde. Dit onderkennen we niet als rol maar als een eigenschap van degene die een rol uitoefent cq. van de wijze waarop de rol uitgeoefend wordt: “ik oefen als gemachtigde de rol van initiator uit”. Ik stel voor dit te modelleren als attribuut van ROL (Gemachtigde: ja/nee).</w:t>
      </w:r>
    </w:p>
    <w:p w:rsidR="001E2759" w:rsidRDefault="001E2759" w:rsidP="00A53D08">
      <w:pPr>
        <w:autoSpaceDE w:val="0"/>
        <w:autoSpaceDN w:val="0"/>
        <w:adjustRightInd w:val="0"/>
        <w:spacing w:after="0" w:line="240" w:lineRule="auto"/>
        <w:rPr>
          <w:rFonts w:ascii="Arial-BoldMT" w:hAnsi="Arial-BoldMT" w:cs="Arial-BoldMT"/>
          <w:bCs/>
          <w:color w:val="000000"/>
          <w:sz w:val="20"/>
          <w:szCs w:val="20"/>
        </w:rPr>
      </w:pPr>
    </w:p>
    <w:p w:rsidR="001E2759" w:rsidRDefault="001E2759" w:rsidP="00A53D08">
      <w:pPr>
        <w:autoSpaceDE w:val="0"/>
        <w:autoSpaceDN w:val="0"/>
        <w:adjustRightInd w:val="0"/>
        <w:spacing w:after="0" w:line="240" w:lineRule="auto"/>
        <w:rPr>
          <w:rFonts w:ascii="Arial-BoldMT" w:hAnsi="Arial-BoldMT" w:cs="Arial-BoldMT"/>
          <w:bCs/>
          <w:color w:val="000000"/>
          <w:sz w:val="20"/>
          <w:szCs w:val="20"/>
        </w:rPr>
      </w:pPr>
      <w:r>
        <w:rPr>
          <w:rFonts w:ascii="Arial-BoldMT" w:hAnsi="Arial-BoldMT" w:cs="Arial-BoldMT"/>
          <w:bCs/>
          <w:color w:val="000000"/>
          <w:sz w:val="20"/>
          <w:szCs w:val="20"/>
        </w:rPr>
        <w:t xml:space="preserve">Tot slot </w:t>
      </w:r>
      <w:r w:rsidR="00A34FEA">
        <w:rPr>
          <w:rFonts w:ascii="Arial-BoldMT" w:hAnsi="Arial-BoldMT" w:cs="Arial-BoldMT"/>
          <w:bCs/>
          <w:color w:val="000000"/>
          <w:sz w:val="20"/>
          <w:szCs w:val="20"/>
        </w:rPr>
        <w:t>het bestuursorgaan</w:t>
      </w:r>
      <w:r>
        <w:rPr>
          <w:rFonts w:ascii="Arial-BoldMT" w:hAnsi="Arial-BoldMT" w:cs="Arial-BoldMT"/>
          <w:bCs/>
          <w:color w:val="000000"/>
          <w:sz w:val="20"/>
          <w:szCs w:val="20"/>
        </w:rPr>
        <w:t xml:space="preserve"> (zie ook </w:t>
      </w:r>
      <w:hyperlink r:id="rId9" w:history="1">
        <w:r w:rsidRPr="001E2759">
          <w:rPr>
            <w:rStyle w:val="Hyperlink"/>
            <w:rFonts w:ascii="Arial-BoldMT" w:hAnsi="Arial-BoldMT" w:cs="Arial-BoldMT"/>
            <w:bCs/>
            <w:sz w:val="20"/>
            <w:szCs w:val="20"/>
          </w:rPr>
          <w:t>deze discussie</w:t>
        </w:r>
      </w:hyperlink>
      <w:r>
        <w:rPr>
          <w:rFonts w:ascii="Arial-BoldMT" w:hAnsi="Arial-BoldMT" w:cs="Arial-BoldMT"/>
          <w:bCs/>
          <w:color w:val="000000"/>
          <w:sz w:val="20"/>
          <w:szCs w:val="20"/>
        </w:rPr>
        <w:t>).</w:t>
      </w:r>
      <w:r w:rsidR="00A34FEA">
        <w:rPr>
          <w:rFonts w:ascii="Arial-BoldMT" w:hAnsi="Arial-BoldMT" w:cs="Arial-BoldMT"/>
          <w:bCs/>
          <w:color w:val="000000"/>
          <w:sz w:val="20"/>
          <w:szCs w:val="20"/>
        </w:rPr>
        <w:t xml:space="preserve"> </w:t>
      </w:r>
      <w:r>
        <w:rPr>
          <w:rFonts w:ascii="Arial-BoldMT" w:hAnsi="Arial-BoldMT" w:cs="Arial-BoldMT"/>
          <w:bCs/>
          <w:color w:val="000000"/>
          <w:sz w:val="20"/>
          <w:szCs w:val="20"/>
        </w:rPr>
        <w:t>Mijns inziens spelen hierbij twee aspecten:</w:t>
      </w:r>
    </w:p>
    <w:p w:rsidR="00A34FEA" w:rsidRDefault="001E2759" w:rsidP="001E2759">
      <w:pPr>
        <w:pStyle w:val="Lijstalinea"/>
        <w:numPr>
          <w:ilvl w:val="0"/>
          <w:numId w:val="26"/>
        </w:numPr>
        <w:autoSpaceDE w:val="0"/>
        <w:autoSpaceDN w:val="0"/>
        <w:adjustRightInd w:val="0"/>
        <w:spacing w:after="0" w:line="240" w:lineRule="auto"/>
        <w:rPr>
          <w:rFonts w:ascii="Arial-BoldMT" w:hAnsi="Arial-BoldMT" w:cs="Arial-BoldMT"/>
          <w:bCs/>
          <w:color w:val="000000"/>
          <w:sz w:val="20"/>
          <w:szCs w:val="20"/>
        </w:rPr>
      </w:pPr>
      <w:r>
        <w:rPr>
          <w:rFonts w:ascii="Arial-BoldMT" w:hAnsi="Arial-BoldMT" w:cs="Arial-BoldMT"/>
          <w:bCs/>
          <w:color w:val="000000"/>
          <w:sz w:val="20"/>
          <w:szCs w:val="20"/>
        </w:rPr>
        <w:t>Welke organisatie cq. welk bestuursorgaan is de primaire verantwoordelijke voor de behandeling van de zaak? Dit speelt een rol als de zaak in een keten uitgevoerd wordt. Mijns inziens is het niet wenselijk dit als rol te beschouwen</w:t>
      </w:r>
      <w:r w:rsidR="00A34FEA" w:rsidRPr="001E2759">
        <w:rPr>
          <w:rFonts w:ascii="Arial-BoldMT" w:hAnsi="Arial-BoldMT" w:cs="Arial-BoldMT"/>
          <w:bCs/>
          <w:color w:val="000000"/>
          <w:sz w:val="20"/>
          <w:szCs w:val="20"/>
        </w:rPr>
        <w:t xml:space="preserve">. Alle rollen bevinden zich op het niveau van organisatie-onderdeel of medewerker van </w:t>
      </w:r>
      <w:r>
        <w:rPr>
          <w:rFonts w:ascii="Arial-BoldMT" w:hAnsi="Arial-BoldMT" w:cs="Arial-BoldMT"/>
          <w:bCs/>
          <w:color w:val="000000"/>
          <w:sz w:val="20"/>
          <w:szCs w:val="20"/>
        </w:rPr>
        <w:t>de organisatie</w:t>
      </w:r>
      <w:r w:rsidR="00A34FEA" w:rsidRPr="001E2759">
        <w:rPr>
          <w:rFonts w:ascii="Arial-BoldMT" w:hAnsi="Arial-BoldMT" w:cs="Arial-BoldMT"/>
          <w:bCs/>
          <w:color w:val="000000"/>
          <w:sz w:val="20"/>
          <w:szCs w:val="20"/>
        </w:rPr>
        <w:t xml:space="preserve">: wie doet het namens </w:t>
      </w:r>
      <w:r>
        <w:rPr>
          <w:rFonts w:ascii="Arial-BoldMT" w:hAnsi="Arial-BoldMT" w:cs="Arial-BoldMT"/>
          <w:bCs/>
          <w:color w:val="000000"/>
          <w:sz w:val="20"/>
          <w:szCs w:val="20"/>
        </w:rPr>
        <w:t>de organisatie</w:t>
      </w:r>
      <w:r w:rsidR="00A34FEA" w:rsidRPr="001E2759">
        <w:rPr>
          <w:rFonts w:ascii="Arial-BoldMT" w:hAnsi="Arial-BoldMT" w:cs="Arial-BoldMT"/>
          <w:bCs/>
          <w:color w:val="000000"/>
          <w:sz w:val="20"/>
          <w:szCs w:val="20"/>
        </w:rPr>
        <w:t xml:space="preserve">. Een rol naar </w:t>
      </w:r>
      <w:r>
        <w:rPr>
          <w:rFonts w:ascii="Arial-BoldMT" w:hAnsi="Arial-BoldMT" w:cs="Arial-BoldMT"/>
          <w:bCs/>
          <w:color w:val="000000"/>
          <w:sz w:val="20"/>
          <w:szCs w:val="20"/>
        </w:rPr>
        <w:t>organisatie</w:t>
      </w:r>
      <w:r w:rsidR="00A34FEA" w:rsidRPr="001E2759">
        <w:rPr>
          <w:rFonts w:ascii="Arial-BoldMT" w:hAnsi="Arial-BoldMT" w:cs="Arial-BoldMT"/>
          <w:bCs/>
          <w:color w:val="000000"/>
          <w:sz w:val="20"/>
          <w:szCs w:val="20"/>
        </w:rPr>
        <w:t xml:space="preserve"> verhoudt zich hier niet mee.</w:t>
      </w:r>
      <w:r>
        <w:rPr>
          <w:rFonts w:ascii="Arial-BoldMT" w:hAnsi="Arial-BoldMT" w:cs="Arial-BoldMT"/>
          <w:bCs/>
          <w:color w:val="000000"/>
          <w:sz w:val="20"/>
          <w:szCs w:val="20"/>
        </w:rPr>
        <w:t xml:space="preserve"> Mochten we dit willen modelleren dan stel ik voor dit te doen als attribuut van ZAAK.</w:t>
      </w:r>
    </w:p>
    <w:p w:rsidR="001E2759" w:rsidRPr="001E2759" w:rsidRDefault="008A74A4" w:rsidP="001E2759">
      <w:pPr>
        <w:pStyle w:val="Lijstalinea"/>
        <w:numPr>
          <w:ilvl w:val="0"/>
          <w:numId w:val="26"/>
        </w:numPr>
        <w:autoSpaceDE w:val="0"/>
        <w:autoSpaceDN w:val="0"/>
        <w:adjustRightInd w:val="0"/>
        <w:spacing w:after="0" w:line="240" w:lineRule="auto"/>
        <w:rPr>
          <w:rFonts w:ascii="Arial-BoldMT" w:hAnsi="Arial-BoldMT" w:cs="Arial-BoldMT"/>
          <w:bCs/>
          <w:color w:val="000000"/>
          <w:sz w:val="20"/>
          <w:szCs w:val="20"/>
        </w:rPr>
      </w:pPr>
      <w:r>
        <w:rPr>
          <w:rFonts w:ascii="Arial-BoldMT" w:hAnsi="Arial-BoldMT" w:cs="Arial-BoldMT"/>
          <w:bCs/>
          <w:color w:val="000000"/>
          <w:sz w:val="20"/>
          <w:szCs w:val="20"/>
        </w:rPr>
        <w:t>Welk bestuursorgaan heeft cq. namens welk bestuursorgaan is een besluit vastgesteld? Ik stel voor het bestuursorgaan te modelleren als attribuut van BESLUIT.</w:t>
      </w:r>
    </w:p>
    <w:p w:rsidR="00A34FEA" w:rsidRDefault="00A34FEA" w:rsidP="00A53D08">
      <w:pPr>
        <w:autoSpaceDE w:val="0"/>
        <w:autoSpaceDN w:val="0"/>
        <w:adjustRightInd w:val="0"/>
        <w:spacing w:after="0" w:line="240" w:lineRule="auto"/>
        <w:rPr>
          <w:rFonts w:ascii="Arial-BoldMT" w:hAnsi="Arial-BoldMT" w:cs="Arial-BoldMT"/>
          <w:bCs/>
          <w:color w:val="000000"/>
          <w:sz w:val="20"/>
          <w:szCs w:val="20"/>
        </w:rPr>
      </w:pPr>
    </w:p>
    <w:p w:rsidR="00A34FEA" w:rsidRDefault="00A34FEA" w:rsidP="00A53D08">
      <w:pPr>
        <w:autoSpaceDE w:val="0"/>
        <w:autoSpaceDN w:val="0"/>
        <w:adjustRightInd w:val="0"/>
        <w:spacing w:after="0" w:line="240" w:lineRule="auto"/>
        <w:rPr>
          <w:rFonts w:ascii="Arial-BoldMT" w:hAnsi="Arial-BoldMT" w:cs="Arial-BoldMT"/>
          <w:bCs/>
          <w:color w:val="000000"/>
          <w:sz w:val="20"/>
          <w:szCs w:val="20"/>
        </w:rPr>
      </w:pPr>
    </w:p>
    <w:p w:rsidR="00A34FEA" w:rsidRDefault="00A34FEA" w:rsidP="00A53D08">
      <w:pPr>
        <w:autoSpaceDE w:val="0"/>
        <w:autoSpaceDN w:val="0"/>
        <w:adjustRightInd w:val="0"/>
        <w:spacing w:after="0" w:line="240" w:lineRule="auto"/>
        <w:rPr>
          <w:rFonts w:ascii="Arial-BoldMT" w:hAnsi="Arial-BoldMT" w:cs="Arial-BoldMT"/>
          <w:bCs/>
          <w:color w:val="000000"/>
          <w:sz w:val="20"/>
          <w:szCs w:val="20"/>
        </w:rPr>
      </w:pPr>
    </w:p>
    <w:p w:rsidR="008F15D2" w:rsidRPr="008F15D2" w:rsidRDefault="008F15D2" w:rsidP="008F15D2">
      <w:pPr>
        <w:autoSpaceDE w:val="0"/>
        <w:autoSpaceDN w:val="0"/>
        <w:adjustRightInd w:val="0"/>
        <w:spacing w:after="0" w:line="240" w:lineRule="auto"/>
        <w:rPr>
          <w:rFonts w:ascii="ArialMT" w:hAnsi="ArialMT" w:cs="ArialMT"/>
          <w:i/>
          <w:color w:val="000000"/>
          <w:sz w:val="20"/>
          <w:szCs w:val="20"/>
        </w:rPr>
      </w:pPr>
    </w:p>
    <w:sectPr w:rsidR="008F15D2" w:rsidRPr="008F15D2" w:rsidSect="00A31FF6">
      <w:headerReference w:type="default" r:id="rId10"/>
      <w:footerReference w:type="default" r:id="rId11"/>
      <w:pgSz w:w="11906" w:h="16838"/>
      <w:pgMar w:top="1702"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E769E" w:rsidRDefault="00AE769E" w:rsidP="00A70DED">
      <w:pPr>
        <w:spacing w:after="0" w:line="240" w:lineRule="auto"/>
      </w:pPr>
      <w:r>
        <w:separator/>
      </w:r>
    </w:p>
  </w:endnote>
  <w:endnote w:type="continuationSeparator" w:id="0">
    <w:p w:rsidR="00AE769E" w:rsidRDefault="00AE769E" w:rsidP="00A70DE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MT">
    <w:altName w:val="Arial"/>
    <w:charset w:val="00"/>
    <w:family w:val="swiss"/>
    <w:pitch w:val="default"/>
    <w:sig w:usb0="00000000" w:usb1="00000000" w:usb2="00000000" w:usb3="00000000" w:csb0="0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BoldMT">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sz w:val="18"/>
        <w:szCs w:val="18"/>
      </w:rPr>
      <w:id w:val="33701676"/>
      <w:docPartObj>
        <w:docPartGallery w:val="Page Numbers (Bottom of Page)"/>
        <w:docPartUnique/>
      </w:docPartObj>
    </w:sdtPr>
    <w:sdtContent>
      <w:p w:rsidR="005E701F" w:rsidRPr="00503E5F" w:rsidRDefault="00933EAF">
        <w:pPr>
          <w:pStyle w:val="Voettekst"/>
          <w:jc w:val="center"/>
          <w:rPr>
            <w:sz w:val="18"/>
            <w:szCs w:val="18"/>
          </w:rPr>
        </w:pPr>
        <w:r w:rsidRPr="00503E5F">
          <w:rPr>
            <w:sz w:val="18"/>
            <w:szCs w:val="18"/>
          </w:rPr>
          <w:fldChar w:fldCharType="begin"/>
        </w:r>
        <w:r w:rsidR="005E701F" w:rsidRPr="00503E5F">
          <w:rPr>
            <w:sz w:val="18"/>
            <w:szCs w:val="18"/>
          </w:rPr>
          <w:instrText xml:space="preserve"> PAGE   \* MERGEFORMAT </w:instrText>
        </w:r>
        <w:r w:rsidRPr="00503E5F">
          <w:rPr>
            <w:sz w:val="18"/>
            <w:szCs w:val="18"/>
          </w:rPr>
          <w:fldChar w:fldCharType="separate"/>
        </w:r>
        <w:r w:rsidR="008B0B54">
          <w:rPr>
            <w:noProof/>
            <w:sz w:val="18"/>
            <w:szCs w:val="18"/>
          </w:rPr>
          <w:t>1</w:t>
        </w:r>
        <w:r w:rsidRPr="00503E5F">
          <w:rPr>
            <w:sz w:val="18"/>
            <w:szCs w:val="18"/>
          </w:rPr>
          <w:fldChar w:fldCharType="end"/>
        </w:r>
        <w:r w:rsidR="005E701F">
          <w:rPr>
            <w:sz w:val="18"/>
            <w:szCs w:val="18"/>
          </w:rPr>
          <w:t xml:space="preserve"> / </w:t>
        </w:r>
        <w:fldSimple w:instr=" NUMPAGES   \* MERGEFORMAT ">
          <w:r w:rsidR="008B0B54" w:rsidRPr="008B0B54">
            <w:rPr>
              <w:noProof/>
              <w:sz w:val="18"/>
              <w:szCs w:val="18"/>
            </w:rPr>
            <w:t>2</w:t>
          </w:r>
        </w:fldSimple>
      </w:p>
    </w:sdtContent>
  </w:sdt>
  <w:p w:rsidR="005E701F" w:rsidRDefault="005E701F">
    <w:pPr>
      <w:pStyle w:val="Voetteks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E769E" w:rsidRDefault="00AE769E" w:rsidP="00A70DED">
      <w:pPr>
        <w:spacing w:after="0" w:line="240" w:lineRule="auto"/>
      </w:pPr>
      <w:r>
        <w:separator/>
      </w:r>
    </w:p>
  </w:footnote>
  <w:footnote w:type="continuationSeparator" w:id="0">
    <w:p w:rsidR="00AE769E" w:rsidRDefault="00AE769E" w:rsidP="00A70DE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701F" w:rsidRDefault="005E701F">
    <w:pPr>
      <w:pStyle w:val="Koptekst"/>
    </w:pPr>
    <w:r>
      <w:rPr>
        <w:noProof/>
        <w:lang w:eastAsia="nl-NL"/>
      </w:rPr>
      <w:drawing>
        <wp:anchor distT="0" distB="0" distL="114300" distR="114300" simplePos="0" relativeHeight="251659264" behindDoc="0" locked="0" layoutInCell="1" allowOverlap="1">
          <wp:simplePos x="0" y="0"/>
          <wp:positionH relativeFrom="margin">
            <wp:posOffset>4910455</wp:posOffset>
          </wp:positionH>
          <wp:positionV relativeFrom="margin">
            <wp:posOffset>-737870</wp:posOffset>
          </wp:positionV>
          <wp:extent cx="1343025" cy="666750"/>
          <wp:effectExtent l="19050" t="0" r="9525" b="0"/>
          <wp:wrapSquare wrapText="bothSides"/>
          <wp:docPr id="3" name="Afbeelding 3" descr="KING_logo_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KING_logo_300dpi"/>
                  <pic:cNvPicPr>
                    <a:picLocks noChangeAspect="1" noChangeArrowheads="1"/>
                  </pic:cNvPicPr>
                </pic:nvPicPr>
                <pic:blipFill>
                  <a:blip r:embed="rId1" cstate="print"/>
                  <a:srcRect/>
                  <a:stretch>
                    <a:fillRect/>
                  </a:stretch>
                </pic:blipFill>
                <pic:spPr bwMode="auto">
                  <a:xfrm>
                    <a:off x="0" y="0"/>
                    <a:ext cx="1343025" cy="666750"/>
                  </a:xfrm>
                  <a:prstGeom prst="rect">
                    <a:avLst/>
                  </a:prstGeom>
                  <a:noFill/>
                  <a:ln w="9525">
                    <a:noFill/>
                    <a:miter lim="800000"/>
                    <a:headEnd/>
                    <a:tailEnd/>
                  </a:ln>
                </pic:spPr>
              </pic:pic>
            </a:graphicData>
          </a:graphic>
        </wp:anchor>
      </w:drawing>
    </w:r>
    <w:r>
      <w:t xml:space="preserve">                       </w:t>
    </w:r>
  </w:p>
  <w:p w:rsidR="005E701F" w:rsidRDefault="005E701F">
    <w:pPr>
      <w:pStyle w:val="Koptekst"/>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AF6C70"/>
    <w:multiLevelType w:val="hybridMultilevel"/>
    <w:tmpl w:val="88FEF4B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nsid w:val="00DF2279"/>
    <w:multiLevelType w:val="hybridMultilevel"/>
    <w:tmpl w:val="8EFCDDB4"/>
    <w:lvl w:ilvl="0" w:tplc="04130005">
      <w:start w:val="1"/>
      <w:numFmt w:val="bullet"/>
      <w:lvlText w:val=""/>
      <w:lvlJc w:val="left"/>
      <w:pPr>
        <w:ind w:left="720" w:hanging="360"/>
      </w:pPr>
      <w:rPr>
        <w:rFonts w:ascii="Wingdings" w:hAnsi="Wingdings"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nsid w:val="0520525A"/>
    <w:multiLevelType w:val="hybridMultilevel"/>
    <w:tmpl w:val="2BC6BFEE"/>
    <w:lvl w:ilvl="0" w:tplc="04130019">
      <w:start w:val="1"/>
      <w:numFmt w:val="lowerLetter"/>
      <w:lvlText w:val="%1."/>
      <w:lvlJc w:val="left"/>
      <w:pPr>
        <w:ind w:left="720" w:hanging="360"/>
      </w:pPr>
      <w:rPr>
        <w:rFonts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nsid w:val="0BCC40CA"/>
    <w:multiLevelType w:val="hybridMultilevel"/>
    <w:tmpl w:val="30DAA99A"/>
    <w:lvl w:ilvl="0" w:tplc="5E16C7A8">
      <w:start w:val="21"/>
      <w:numFmt w:val="bullet"/>
      <w:lvlText w:val="-"/>
      <w:lvlJc w:val="left"/>
      <w:pPr>
        <w:ind w:left="720" w:hanging="360"/>
      </w:pPr>
      <w:rPr>
        <w:rFonts w:ascii="ArialMT" w:eastAsiaTheme="minorHAnsi" w:hAnsi="ArialMT" w:cs="ArialMT"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nsid w:val="0C02479D"/>
    <w:multiLevelType w:val="hybridMultilevel"/>
    <w:tmpl w:val="8BB2D65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nsid w:val="10B52463"/>
    <w:multiLevelType w:val="hybridMultilevel"/>
    <w:tmpl w:val="06FC6C36"/>
    <w:lvl w:ilvl="0" w:tplc="5CD6D7D0">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nsid w:val="110D56E0"/>
    <w:multiLevelType w:val="hybridMultilevel"/>
    <w:tmpl w:val="0DF48AB6"/>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7">
    <w:nsid w:val="203C5524"/>
    <w:multiLevelType w:val="hybridMultilevel"/>
    <w:tmpl w:val="24E4AF3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nsid w:val="25D8762D"/>
    <w:multiLevelType w:val="hybridMultilevel"/>
    <w:tmpl w:val="D05E3FD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nsid w:val="260D7C6C"/>
    <w:multiLevelType w:val="hybridMultilevel"/>
    <w:tmpl w:val="1736E98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nsid w:val="2D863AA4"/>
    <w:multiLevelType w:val="hybridMultilevel"/>
    <w:tmpl w:val="AB8E18E6"/>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1">
    <w:nsid w:val="2E827C71"/>
    <w:multiLevelType w:val="hybridMultilevel"/>
    <w:tmpl w:val="40C40D0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2">
    <w:nsid w:val="30B842A3"/>
    <w:multiLevelType w:val="hybridMultilevel"/>
    <w:tmpl w:val="0D9A10C4"/>
    <w:lvl w:ilvl="0" w:tplc="04130011">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3">
    <w:nsid w:val="34421598"/>
    <w:multiLevelType w:val="hybridMultilevel"/>
    <w:tmpl w:val="54B62DDC"/>
    <w:lvl w:ilvl="0" w:tplc="04130017">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4">
    <w:nsid w:val="3C8A372E"/>
    <w:multiLevelType w:val="hybridMultilevel"/>
    <w:tmpl w:val="2A986988"/>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5">
    <w:nsid w:val="417D1A21"/>
    <w:multiLevelType w:val="hybridMultilevel"/>
    <w:tmpl w:val="2084E7BC"/>
    <w:lvl w:ilvl="0" w:tplc="04130019">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6">
    <w:nsid w:val="4AA56D31"/>
    <w:multiLevelType w:val="hybridMultilevel"/>
    <w:tmpl w:val="9D94CFEA"/>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7">
    <w:nsid w:val="54004F0B"/>
    <w:multiLevelType w:val="hybridMultilevel"/>
    <w:tmpl w:val="4A1C76B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8">
    <w:nsid w:val="58F50A2E"/>
    <w:multiLevelType w:val="hybridMultilevel"/>
    <w:tmpl w:val="6D74694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9">
    <w:nsid w:val="59072255"/>
    <w:multiLevelType w:val="hybridMultilevel"/>
    <w:tmpl w:val="7B224A0E"/>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0">
    <w:nsid w:val="59624923"/>
    <w:multiLevelType w:val="hybridMultilevel"/>
    <w:tmpl w:val="EA463E8C"/>
    <w:lvl w:ilvl="0" w:tplc="04130019">
      <w:start w:val="1"/>
      <w:numFmt w:val="lowerLetter"/>
      <w:lvlText w:val="%1."/>
      <w:lvlJc w:val="left"/>
      <w:pPr>
        <w:ind w:left="1080" w:hanging="360"/>
      </w:p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21">
    <w:nsid w:val="643F1912"/>
    <w:multiLevelType w:val="hybridMultilevel"/>
    <w:tmpl w:val="5344D1C4"/>
    <w:lvl w:ilvl="0" w:tplc="73FC2596">
      <w:numFmt w:val="bullet"/>
      <w:lvlText w:val="-"/>
      <w:lvlJc w:val="left"/>
      <w:pPr>
        <w:ind w:left="720" w:hanging="360"/>
      </w:pPr>
      <w:rPr>
        <w:rFonts w:ascii="ArialMT" w:eastAsiaTheme="minorHAnsi" w:hAnsi="ArialMT" w:cs="ArialMT"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2">
    <w:nsid w:val="652C22C8"/>
    <w:multiLevelType w:val="hybridMultilevel"/>
    <w:tmpl w:val="FA145C80"/>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3">
    <w:nsid w:val="6E6B4B16"/>
    <w:multiLevelType w:val="hybridMultilevel"/>
    <w:tmpl w:val="F92CC49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4">
    <w:nsid w:val="70066517"/>
    <w:multiLevelType w:val="hybridMultilevel"/>
    <w:tmpl w:val="EAE02564"/>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5">
    <w:nsid w:val="7EF96099"/>
    <w:multiLevelType w:val="hybridMultilevel"/>
    <w:tmpl w:val="C52A8E6C"/>
    <w:lvl w:ilvl="0" w:tplc="724653F2">
      <w:start w:val="2"/>
      <w:numFmt w:val="bullet"/>
      <w:lvlText w:val="-"/>
      <w:lvlJc w:val="left"/>
      <w:pPr>
        <w:ind w:left="1080" w:hanging="360"/>
      </w:pPr>
      <w:rPr>
        <w:rFonts w:ascii="Calibri" w:eastAsiaTheme="minorHAnsi" w:hAnsi="Calibri" w:cstheme="minorBidi"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num w:numId="1">
    <w:abstractNumId w:val="11"/>
  </w:num>
  <w:num w:numId="2">
    <w:abstractNumId w:val="25"/>
  </w:num>
  <w:num w:numId="3">
    <w:abstractNumId w:val="6"/>
  </w:num>
  <w:num w:numId="4">
    <w:abstractNumId w:val="23"/>
  </w:num>
  <w:num w:numId="5">
    <w:abstractNumId w:val="9"/>
  </w:num>
  <w:num w:numId="6">
    <w:abstractNumId w:val="1"/>
  </w:num>
  <w:num w:numId="7">
    <w:abstractNumId w:val="14"/>
  </w:num>
  <w:num w:numId="8">
    <w:abstractNumId w:val="2"/>
  </w:num>
  <w:num w:numId="9">
    <w:abstractNumId w:val="3"/>
  </w:num>
  <w:num w:numId="10">
    <w:abstractNumId w:val="12"/>
  </w:num>
  <w:num w:numId="11">
    <w:abstractNumId w:val="0"/>
  </w:num>
  <w:num w:numId="12">
    <w:abstractNumId w:val="18"/>
  </w:num>
  <w:num w:numId="13">
    <w:abstractNumId w:val="8"/>
  </w:num>
  <w:num w:numId="14">
    <w:abstractNumId w:val="10"/>
  </w:num>
  <w:num w:numId="15">
    <w:abstractNumId w:val="24"/>
  </w:num>
  <w:num w:numId="16">
    <w:abstractNumId w:val="15"/>
  </w:num>
  <w:num w:numId="17">
    <w:abstractNumId w:val="21"/>
  </w:num>
  <w:num w:numId="18">
    <w:abstractNumId w:val="19"/>
  </w:num>
  <w:num w:numId="19">
    <w:abstractNumId w:val="13"/>
  </w:num>
  <w:num w:numId="20">
    <w:abstractNumId w:val="22"/>
  </w:num>
  <w:num w:numId="21">
    <w:abstractNumId w:val="16"/>
  </w:num>
  <w:num w:numId="22">
    <w:abstractNumId w:val="5"/>
  </w:num>
  <w:num w:numId="23">
    <w:abstractNumId w:val="20"/>
  </w:num>
  <w:num w:numId="24">
    <w:abstractNumId w:val="17"/>
  </w:num>
  <w:num w:numId="25">
    <w:abstractNumId w:val="7"/>
  </w:num>
  <w:num w:numId="2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15"/>
  <w:proofState w:spelling="clean"/>
  <w:defaultTabStop w:val="708"/>
  <w:hyphenationZone w:val="425"/>
  <w:characterSpacingControl w:val="doNotCompress"/>
  <w:hdrShapeDefaults>
    <o:shapedefaults v:ext="edit" spidmax="77826"/>
  </w:hdrShapeDefaults>
  <w:footnotePr>
    <w:footnote w:id="-1"/>
    <w:footnote w:id="0"/>
  </w:footnotePr>
  <w:endnotePr>
    <w:endnote w:id="-1"/>
    <w:endnote w:id="0"/>
  </w:endnotePr>
  <w:compat/>
  <w:rsids>
    <w:rsidRoot w:val="00B038BD"/>
    <w:rsid w:val="00002705"/>
    <w:rsid w:val="000112BD"/>
    <w:rsid w:val="00015C6E"/>
    <w:rsid w:val="00021CC9"/>
    <w:rsid w:val="000448A6"/>
    <w:rsid w:val="00054C8C"/>
    <w:rsid w:val="000559C1"/>
    <w:rsid w:val="00063706"/>
    <w:rsid w:val="000644BE"/>
    <w:rsid w:val="000658F9"/>
    <w:rsid w:val="000707F2"/>
    <w:rsid w:val="00072CEC"/>
    <w:rsid w:val="0007383F"/>
    <w:rsid w:val="0007707D"/>
    <w:rsid w:val="000779F1"/>
    <w:rsid w:val="00080BCA"/>
    <w:rsid w:val="000874AD"/>
    <w:rsid w:val="00091C72"/>
    <w:rsid w:val="0009255A"/>
    <w:rsid w:val="00093387"/>
    <w:rsid w:val="00095DA6"/>
    <w:rsid w:val="00097CD8"/>
    <w:rsid w:val="000A15BB"/>
    <w:rsid w:val="000A34C8"/>
    <w:rsid w:val="000A3F5B"/>
    <w:rsid w:val="000A59D4"/>
    <w:rsid w:val="000B5391"/>
    <w:rsid w:val="000C4696"/>
    <w:rsid w:val="000C76E6"/>
    <w:rsid w:val="000D1705"/>
    <w:rsid w:val="000D78C5"/>
    <w:rsid w:val="000E68A0"/>
    <w:rsid w:val="000E76BE"/>
    <w:rsid w:val="000F2407"/>
    <w:rsid w:val="00112B42"/>
    <w:rsid w:val="001213F5"/>
    <w:rsid w:val="00126FC4"/>
    <w:rsid w:val="00135266"/>
    <w:rsid w:val="001452E0"/>
    <w:rsid w:val="00152E1B"/>
    <w:rsid w:val="001571BE"/>
    <w:rsid w:val="001576F3"/>
    <w:rsid w:val="001725E9"/>
    <w:rsid w:val="0017469A"/>
    <w:rsid w:val="0018704F"/>
    <w:rsid w:val="00192678"/>
    <w:rsid w:val="00193C02"/>
    <w:rsid w:val="00194F9C"/>
    <w:rsid w:val="001A08FD"/>
    <w:rsid w:val="001A4899"/>
    <w:rsid w:val="001B2F35"/>
    <w:rsid w:val="001B65B0"/>
    <w:rsid w:val="001B7F3F"/>
    <w:rsid w:val="001E10CE"/>
    <w:rsid w:val="001E2759"/>
    <w:rsid w:val="001F1697"/>
    <w:rsid w:val="001F540D"/>
    <w:rsid w:val="002052C6"/>
    <w:rsid w:val="00210EF4"/>
    <w:rsid w:val="00212094"/>
    <w:rsid w:val="00222CF5"/>
    <w:rsid w:val="00222F26"/>
    <w:rsid w:val="002264C4"/>
    <w:rsid w:val="00226A8B"/>
    <w:rsid w:val="00234B31"/>
    <w:rsid w:val="00235459"/>
    <w:rsid w:val="002355E2"/>
    <w:rsid w:val="002459F1"/>
    <w:rsid w:val="00261E12"/>
    <w:rsid w:val="00266F53"/>
    <w:rsid w:val="002842D0"/>
    <w:rsid w:val="00286223"/>
    <w:rsid w:val="00293871"/>
    <w:rsid w:val="00293ED5"/>
    <w:rsid w:val="00296C1E"/>
    <w:rsid w:val="002A1B16"/>
    <w:rsid w:val="002A311A"/>
    <w:rsid w:val="002A7401"/>
    <w:rsid w:val="002B1EB4"/>
    <w:rsid w:val="002B1F56"/>
    <w:rsid w:val="002B2043"/>
    <w:rsid w:val="002C49CA"/>
    <w:rsid w:val="002C61E9"/>
    <w:rsid w:val="002D1E3C"/>
    <w:rsid w:val="002D2732"/>
    <w:rsid w:val="002D5E73"/>
    <w:rsid w:val="002D6544"/>
    <w:rsid w:val="002E1348"/>
    <w:rsid w:val="002F1E3A"/>
    <w:rsid w:val="002F7484"/>
    <w:rsid w:val="0030592A"/>
    <w:rsid w:val="00310DE3"/>
    <w:rsid w:val="0031297E"/>
    <w:rsid w:val="0031637B"/>
    <w:rsid w:val="003331D7"/>
    <w:rsid w:val="003419CD"/>
    <w:rsid w:val="00356C64"/>
    <w:rsid w:val="00366356"/>
    <w:rsid w:val="00367CAD"/>
    <w:rsid w:val="00372699"/>
    <w:rsid w:val="00372E05"/>
    <w:rsid w:val="003759D4"/>
    <w:rsid w:val="00377047"/>
    <w:rsid w:val="00382CE9"/>
    <w:rsid w:val="00386B94"/>
    <w:rsid w:val="00393549"/>
    <w:rsid w:val="0039614A"/>
    <w:rsid w:val="003A2D0C"/>
    <w:rsid w:val="003A422F"/>
    <w:rsid w:val="003A7CD6"/>
    <w:rsid w:val="003A7F58"/>
    <w:rsid w:val="003B7D5D"/>
    <w:rsid w:val="003C0430"/>
    <w:rsid w:val="003C23ED"/>
    <w:rsid w:val="003C423A"/>
    <w:rsid w:val="003E4AD9"/>
    <w:rsid w:val="004030B1"/>
    <w:rsid w:val="0040445E"/>
    <w:rsid w:val="00405C2A"/>
    <w:rsid w:val="0041109F"/>
    <w:rsid w:val="0041502F"/>
    <w:rsid w:val="004223B7"/>
    <w:rsid w:val="00426834"/>
    <w:rsid w:val="004276DF"/>
    <w:rsid w:val="00427F61"/>
    <w:rsid w:val="00437A08"/>
    <w:rsid w:val="00450521"/>
    <w:rsid w:val="00462095"/>
    <w:rsid w:val="00465C55"/>
    <w:rsid w:val="0046733D"/>
    <w:rsid w:val="004676D7"/>
    <w:rsid w:val="004733D0"/>
    <w:rsid w:val="004778E0"/>
    <w:rsid w:val="00484036"/>
    <w:rsid w:val="004945A9"/>
    <w:rsid w:val="004A0F9E"/>
    <w:rsid w:val="004A6221"/>
    <w:rsid w:val="004C38EB"/>
    <w:rsid w:val="004C3EAD"/>
    <w:rsid w:val="004C7914"/>
    <w:rsid w:val="004D3AA9"/>
    <w:rsid w:val="004D410F"/>
    <w:rsid w:val="00503E5F"/>
    <w:rsid w:val="00505A82"/>
    <w:rsid w:val="0050625A"/>
    <w:rsid w:val="00514239"/>
    <w:rsid w:val="005212EE"/>
    <w:rsid w:val="005224D2"/>
    <w:rsid w:val="00530B29"/>
    <w:rsid w:val="005357EE"/>
    <w:rsid w:val="005376F0"/>
    <w:rsid w:val="00540916"/>
    <w:rsid w:val="0054152C"/>
    <w:rsid w:val="00552699"/>
    <w:rsid w:val="00556350"/>
    <w:rsid w:val="00557330"/>
    <w:rsid w:val="00563EE1"/>
    <w:rsid w:val="00566341"/>
    <w:rsid w:val="00571E99"/>
    <w:rsid w:val="00593252"/>
    <w:rsid w:val="005971BB"/>
    <w:rsid w:val="00597335"/>
    <w:rsid w:val="005B12C3"/>
    <w:rsid w:val="005B1C64"/>
    <w:rsid w:val="005B440F"/>
    <w:rsid w:val="005B60A6"/>
    <w:rsid w:val="005C04A2"/>
    <w:rsid w:val="005C449B"/>
    <w:rsid w:val="005C4D5B"/>
    <w:rsid w:val="005C65C6"/>
    <w:rsid w:val="005C6E2A"/>
    <w:rsid w:val="005D012F"/>
    <w:rsid w:val="005D1BD8"/>
    <w:rsid w:val="005E09C9"/>
    <w:rsid w:val="005E701F"/>
    <w:rsid w:val="005E7A86"/>
    <w:rsid w:val="006006F7"/>
    <w:rsid w:val="00621F18"/>
    <w:rsid w:val="0063237F"/>
    <w:rsid w:val="0063617B"/>
    <w:rsid w:val="00642FE9"/>
    <w:rsid w:val="0064659A"/>
    <w:rsid w:val="006546D9"/>
    <w:rsid w:val="006612BF"/>
    <w:rsid w:val="0066670D"/>
    <w:rsid w:val="00685C9E"/>
    <w:rsid w:val="006863BE"/>
    <w:rsid w:val="00686B92"/>
    <w:rsid w:val="00690B5E"/>
    <w:rsid w:val="0069322F"/>
    <w:rsid w:val="006A050D"/>
    <w:rsid w:val="006A1293"/>
    <w:rsid w:val="006A350B"/>
    <w:rsid w:val="006B7C3D"/>
    <w:rsid w:val="006C57B7"/>
    <w:rsid w:val="006D1B77"/>
    <w:rsid w:val="006E1B67"/>
    <w:rsid w:val="006F24FA"/>
    <w:rsid w:val="006F2AD3"/>
    <w:rsid w:val="006F7F6F"/>
    <w:rsid w:val="00713670"/>
    <w:rsid w:val="007202C4"/>
    <w:rsid w:val="007207FB"/>
    <w:rsid w:val="00721711"/>
    <w:rsid w:val="007218D2"/>
    <w:rsid w:val="00724A7B"/>
    <w:rsid w:val="00736E83"/>
    <w:rsid w:val="007442CA"/>
    <w:rsid w:val="00746B6F"/>
    <w:rsid w:val="0075378B"/>
    <w:rsid w:val="00760528"/>
    <w:rsid w:val="00762382"/>
    <w:rsid w:val="00780B34"/>
    <w:rsid w:val="00783DC3"/>
    <w:rsid w:val="0078728E"/>
    <w:rsid w:val="00792687"/>
    <w:rsid w:val="00794CE2"/>
    <w:rsid w:val="00794D0B"/>
    <w:rsid w:val="007950E6"/>
    <w:rsid w:val="00797E36"/>
    <w:rsid w:val="007A6FB0"/>
    <w:rsid w:val="007C1614"/>
    <w:rsid w:val="007D52A6"/>
    <w:rsid w:val="007D7866"/>
    <w:rsid w:val="007E14C8"/>
    <w:rsid w:val="007E2072"/>
    <w:rsid w:val="007F47B9"/>
    <w:rsid w:val="0080301E"/>
    <w:rsid w:val="00812058"/>
    <w:rsid w:val="008305AA"/>
    <w:rsid w:val="00836259"/>
    <w:rsid w:val="0084140A"/>
    <w:rsid w:val="00866C12"/>
    <w:rsid w:val="00866DE5"/>
    <w:rsid w:val="00866FC2"/>
    <w:rsid w:val="008845DD"/>
    <w:rsid w:val="00885D43"/>
    <w:rsid w:val="0089026E"/>
    <w:rsid w:val="00891248"/>
    <w:rsid w:val="008A4E2C"/>
    <w:rsid w:val="008A5846"/>
    <w:rsid w:val="008A5DBC"/>
    <w:rsid w:val="008A74A4"/>
    <w:rsid w:val="008B0B54"/>
    <w:rsid w:val="008B20D7"/>
    <w:rsid w:val="008B22BA"/>
    <w:rsid w:val="008C4D00"/>
    <w:rsid w:val="008C7F65"/>
    <w:rsid w:val="008F05FC"/>
    <w:rsid w:val="008F15D2"/>
    <w:rsid w:val="008F2BEE"/>
    <w:rsid w:val="008F2D54"/>
    <w:rsid w:val="008F615A"/>
    <w:rsid w:val="008F63AC"/>
    <w:rsid w:val="0090611D"/>
    <w:rsid w:val="00933EAF"/>
    <w:rsid w:val="0093407A"/>
    <w:rsid w:val="00934934"/>
    <w:rsid w:val="00940627"/>
    <w:rsid w:val="00942BDC"/>
    <w:rsid w:val="009434DC"/>
    <w:rsid w:val="009539DA"/>
    <w:rsid w:val="00955705"/>
    <w:rsid w:val="00964DFA"/>
    <w:rsid w:val="00966100"/>
    <w:rsid w:val="00975B69"/>
    <w:rsid w:val="009765EC"/>
    <w:rsid w:val="00985373"/>
    <w:rsid w:val="0098672F"/>
    <w:rsid w:val="00986D4C"/>
    <w:rsid w:val="00993728"/>
    <w:rsid w:val="009A2D87"/>
    <w:rsid w:val="009A65B3"/>
    <w:rsid w:val="009B26F9"/>
    <w:rsid w:val="009B5410"/>
    <w:rsid w:val="009B77D3"/>
    <w:rsid w:val="009C0338"/>
    <w:rsid w:val="009C1801"/>
    <w:rsid w:val="009C3BBA"/>
    <w:rsid w:val="009D675D"/>
    <w:rsid w:val="009D73FF"/>
    <w:rsid w:val="009F7D79"/>
    <w:rsid w:val="00A022FE"/>
    <w:rsid w:val="00A03D96"/>
    <w:rsid w:val="00A146EE"/>
    <w:rsid w:val="00A15FF4"/>
    <w:rsid w:val="00A227C2"/>
    <w:rsid w:val="00A23762"/>
    <w:rsid w:val="00A31FF6"/>
    <w:rsid w:val="00A32068"/>
    <w:rsid w:val="00A32E5C"/>
    <w:rsid w:val="00A33291"/>
    <w:rsid w:val="00A34FEA"/>
    <w:rsid w:val="00A35605"/>
    <w:rsid w:val="00A37827"/>
    <w:rsid w:val="00A465C7"/>
    <w:rsid w:val="00A50574"/>
    <w:rsid w:val="00A53307"/>
    <w:rsid w:val="00A53D08"/>
    <w:rsid w:val="00A569ED"/>
    <w:rsid w:val="00A637F1"/>
    <w:rsid w:val="00A65150"/>
    <w:rsid w:val="00A671AA"/>
    <w:rsid w:val="00A70DED"/>
    <w:rsid w:val="00A73B23"/>
    <w:rsid w:val="00A77494"/>
    <w:rsid w:val="00A82649"/>
    <w:rsid w:val="00A87DCB"/>
    <w:rsid w:val="00A929CB"/>
    <w:rsid w:val="00A94C52"/>
    <w:rsid w:val="00AA04BD"/>
    <w:rsid w:val="00AA4697"/>
    <w:rsid w:val="00AB6B26"/>
    <w:rsid w:val="00AC1F32"/>
    <w:rsid w:val="00AC2703"/>
    <w:rsid w:val="00AD57C1"/>
    <w:rsid w:val="00AE5F6E"/>
    <w:rsid w:val="00AE769E"/>
    <w:rsid w:val="00AE7791"/>
    <w:rsid w:val="00AF6C81"/>
    <w:rsid w:val="00B038BD"/>
    <w:rsid w:val="00B04F62"/>
    <w:rsid w:val="00B057A3"/>
    <w:rsid w:val="00B0795E"/>
    <w:rsid w:val="00B14B4F"/>
    <w:rsid w:val="00B15C03"/>
    <w:rsid w:val="00B2063F"/>
    <w:rsid w:val="00B211A7"/>
    <w:rsid w:val="00B27BA5"/>
    <w:rsid w:val="00B328D7"/>
    <w:rsid w:val="00B405DE"/>
    <w:rsid w:val="00B501B2"/>
    <w:rsid w:val="00B508E0"/>
    <w:rsid w:val="00B57AC6"/>
    <w:rsid w:val="00B6778A"/>
    <w:rsid w:val="00B702B5"/>
    <w:rsid w:val="00B9159E"/>
    <w:rsid w:val="00BA1004"/>
    <w:rsid w:val="00BA2F02"/>
    <w:rsid w:val="00BB526E"/>
    <w:rsid w:val="00BB78D3"/>
    <w:rsid w:val="00BB7C79"/>
    <w:rsid w:val="00BC1A13"/>
    <w:rsid w:val="00BC4C7A"/>
    <w:rsid w:val="00BD1288"/>
    <w:rsid w:val="00BD4931"/>
    <w:rsid w:val="00BE422E"/>
    <w:rsid w:val="00BF750D"/>
    <w:rsid w:val="00BF7EEA"/>
    <w:rsid w:val="00C13331"/>
    <w:rsid w:val="00C14454"/>
    <w:rsid w:val="00C175E3"/>
    <w:rsid w:val="00C17B20"/>
    <w:rsid w:val="00C25227"/>
    <w:rsid w:val="00C31631"/>
    <w:rsid w:val="00C35796"/>
    <w:rsid w:val="00C35CBB"/>
    <w:rsid w:val="00C37CE7"/>
    <w:rsid w:val="00C41331"/>
    <w:rsid w:val="00C605A5"/>
    <w:rsid w:val="00C63F2D"/>
    <w:rsid w:val="00C719FE"/>
    <w:rsid w:val="00C82022"/>
    <w:rsid w:val="00C85D61"/>
    <w:rsid w:val="00C866DF"/>
    <w:rsid w:val="00C90277"/>
    <w:rsid w:val="00C92A74"/>
    <w:rsid w:val="00C968B5"/>
    <w:rsid w:val="00CA6146"/>
    <w:rsid w:val="00CA705F"/>
    <w:rsid w:val="00CC208B"/>
    <w:rsid w:val="00CC6094"/>
    <w:rsid w:val="00CC6494"/>
    <w:rsid w:val="00CC6539"/>
    <w:rsid w:val="00CD3161"/>
    <w:rsid w:val="00CD439A"/>
    <w:rsid w:val="00CE0F91"/>
    <w:rsid w:val="00CE2C9E"/>
    <w:rsid w:val="00CE79FC"/>
    <w:rsid w:val="00D023AE"/>
    <w:rsid w:val="00D15DD3"/>
    <w:rsid w:val="00D220DA"/>
    <w:rsid w:val="00D244C2"/>
    <w:rsid w:val="00D258F8"/>
    <w:rsid w:val="00D261F0"/>
    <w:rsid w:val="00D30640"/>
    <w:rsid w:val="00D3337F"/>
    <w:rsid w:val="00D33CC6"/>
    <w:rsid w:val="00D42614"/>
    <w:rsid w:val="00D42960"/>
    <w:rsid w:val="00D47F63"/>
    <w:rsid w:val="00D50B49"/>
    <w:rsid w:val="00D56889"/>
    <w:rsid w:val="00D56DB5"/>
    <w:rsid w:val="00D60E54"/>
    <w:rsid w:val="00D641DE"/>
    <w:rsid w:val="00D7388F"/>
    <w:rsid w:val="00D76159"/>
    <w:rsid w:val="00D97D56"/>
    <w:rsid w:val="00D97DC3"/>
    <w:rsid w:val="00DB799D"/>
    <w:rsid w:val="00DC17AD"/>
    <w:rsid w:val="00DD59C5"/>
    <w:rsid w:val="00DE14CD"/>
    <w:rsid w:val="00DE743A"/>
    <w:rsid w:val="00DF255F"/>
    <w:rsid w:val="00E009A1"/>
    <w:rsid w:val="00E041FF"/>
    <w:rsid w:val="00E04C5D"/>
    <w:rsid w:val="00E13B01"/>
    <w:rsid w:val="00E16720"/>
    <w:rsid w:val="00E17D53"/>
    <w:rsid w:val="00E312C3"/>
    <w:rsid w:val="00E421B3"/>
    <w:rsid w:val="00E479F0"/>
    <w:rsid w:val="00E65737"/>
    <w:rsid w:val="00E74B5D"/>
    <w:rsid w:val="00E76C84"/>
    <w:rsid w:val="00E77D2A"/>
    <w:rsid w:val="00E84782"/>
    <w:rsid w:val="00E92A31"/>
    <w:rsid w:val="00EA3164"/>
    <w:rsid w:val="00EB187D"/>
    <w:rsid w:val="00ED4006"/>
    <w:rsid w:val="00ED765E"/>
    <w:rsid w:val="00ED7D53"/>
    <w:rsid w:val="00EF02E5"/>
    <w:rsid w:val="00EF02F0"/>
    <w:rsid w:val="00F000FE"/>
    <w:rsid w:val="00F200DB"/>
    <w:rsid w:val="00F2331A"/>
    <w:rsid w:val="00F24B81"/>
    <w:rsid w:val="00F466C9"/>
    <w:rsid w:val="00F51DED"/>
    <w:rsid w:val="00F5246E"/>
    <w:rsid w:val="00F55FBB"/>
    <w:rsid w:val="00F61E58"/>
    <w:rsid w:val="00F63639"/>
    <w:rsid w:val="00F63F53"/>
    <w:rsid w:val="00F64C66"/>
    <w:rsid w:val="00F66F21"/>
    <w:rsid w:val="00F6724D"/>
    <w:rsid w:val="00F71192"/>
    <w:rsid w:val="00F813C6"/>
    <w:rsid w:val="00F82E86"/>
    <w:rsid w:val="00F83177"/>
    <w:rsid w:val="00F87D51"/>
    <w:rsid w:val="00F964D7"/>
    <w:rsid w:val="00FB09D2"/>
    <w:rsid w:val="00FB6E6F"/>
    <w:rsid w:val="00FC0B79"/>
    <w:rsid w:val="00FC1E84"/>
    <w:rsid w:val="00FC74F1"/>
    <w:rsid w:val="00FD44A0"/>
    <w:rsid w:val="00FE457F"/>
    <w:rsid w:val="00FF21CB"/>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778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F63639"/>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CC208B"/>
    <w:pPr>
      <w:ind w:left="720"/>
      <w:contextualSpacing/>
    </w:pPr>
  </w:style>
  <w:style w:type="paragraph" w:styleId="Koptekst">
    <w:name w:val="header"/>
    <w:basedOn w:val="Standaard"/>
    <w:link w:val="KoptekstChar"/>
    <w:uiPriority w:val="99"/>
    <w:unhideWhenUsed/>
    <w:rsid w:val="00A70DED"/>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A70DED"/>
  </w:style>
  <w:style w:type="paragraph" w:styleId="Voettekst">
    <w:name w:val="footer"/>
    <w:basedOn w:val="Standaard"/>
    <w:link w:val="VoettekstChar"/>
    <w:uiPriority w:val="99"/>
    <w:unhideWhenUsed/>
    <w:rsid w:val="00A70DED"/>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A70DED"/>
  </w:style>
  <w:style w:type="paragraph" w:styleId="Ballontekst">
    <w:name w:val="Balloon Text"/>
    <w:basedOn w:val="Standaard"/>
    <w:link w:val="BallontekstChar"/>
    <w:uiPriority w:val="99"/>
    <w:semiHidden/>
    <w:unhideWhenUsed/>
    <w:rsid w:val="00A70DED"/>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A70DED"/>
    <w:rPr>
      <w:rFonts w:ascii="Tahoma" w:hAnsi="Tahoma" w:cs="Tahoma"/>
      <w:sz w:val="16"/>
      <w:szCs w:val="16"/>
    </w:rPr>
  </w:style>
  <w:style w:type="character" w:styleId="Hyperlink">
    <w:name w:val="Hyperlink"/>
    <w:basedOn w:val="Standaardalinea-lettertype"/>
    <w:uiPriority w:val="99"/>
    <w:unhideWhenUsed/>
    <w:rsid w:val="00080BCA"/>
    <w:rPr>
      <w:color w:val="0000FF" w:themeColor="hyperlink"/>
      <w:u w:val="single"/>
    </w:rPr>
  </w:style>
  <w:style w:type="character" w:styleId="GevolgdeHyperlink">
    <w:name w:val="FollowedHyperlink"/>
    <w:basedOn w:val="Standaardalinea-lettertype"/>
    <w:uiPriority w:val="99"/>
    <w:semiHidden/>
    <w:unhideWhenUsed/>
    <w:rsid w:val="00080BCA"/>
    <w:rPr>
      <w:color w:val="800080" w:themeColor="followedHyperlink"/>
      <w:u w:val="single"/>
    </w:rPr>
  </w:style>
  <w:style w:type="paragraph" w:styleId="Documentstructuur">
    <w:name w:val="Document Map"/>
    <w:basedOn w:val="Standaard"/>
    <w:link w:val="DocumentstructuurChar"/>
    <w:uiPriority w:val="99"/>
    <w:semiHidden/>
    <w:unhideWhenUsed/>
    <w:rsid w:val="008A5DBC"/>
    <w:pPr>
      <w:spacing w:after="0" w:line="240" w:lineRule="auto"/>
    </w:pPr>
    <w:rPr>
      <w:rFonts w:ascii="Tahoma" w:hAnsi="Tahoma" w:cs="Tahoma"/>
      <w:sz w:val="16"/>
      <w:szCs w:val="16"/>
    </w:rPr>
  </w:style>
  <w:style w:type="character" w:customStyle="1" w:styleId="DocumentstructuurChar">
    <w:name w:val="Documentstructuur Char"/>
    <w:basedOn w:val="Standaardalinea-lettertype"/>
    <w:link w:val="Documentstructuur"/>
    <w:uiPriority w:val="99"/>
    <w:semiHidden/>
    <w:rsid w:val="008A5DBC"/>
    <w:rPr>
      <w:rFonts w:ascii="Tahoma" w:hAnsi="Tahoma" w:cs="Tahoma"/>
      <w:sz w:val="16"/>
      <w:szCs w:val="16"/>
    </w:rPr>
  </w:style>
  <w:style w:type="paragraph" w:styleId="Voetnoottekst">
    <w:name w:val="footnote text"/>
    <w:basedOn w:val="Standaard"/>
    <w:link w:val="VoetnoottekstChar"/>
    <w:uiPriority w:val="99"/>
    <w:semiHidden/>
    <w:unhideWhenUsed/>
    <w:rsid w:val="00212094"/>
    <w:pPr>
      <w:spacing w:after="0" w:line="240" w:lineRule="auto"/>
    </w:pPr>
    <w:rPr>
      <w:sz w:val="20"/>
      <w:szCs w:val="20"/>
    </w:rPr>
  </w:style>
  <w:style w:type="character" w:customStyle="1" w:styleId="VoetnoottekstChar">
    <w:name w:val="Voetnoottekst Char"/>
    <w:basedOn w:val="Standaardalinea-lettertype"/>
    <w:link w:val="Voetnoottekst"/>
    <w:uiPriority w:val="99"/>
    <w:semiHidden/>
    <w:rsid w:val="00212094"/>
    <w:rPr>
      <w:sz w:val="20"/>
      <w:szCs w:val="20"/>
    </w:rPr>
  </w:style>
  <w:style w:type="character" w:styleId="Voetnootmarkering">
    <w:name w:val="footnote reference"/>
    <w:basedOn w:val="Standaardalinea-lettertype"/>
    <w:uiPriority w:val="99"/>
    <w:semiHidden/>
    <w:unhideWhenUsed/>
    <w:rsid w:val="00212094"/>
    <w:rPr>
      <w:vertAlign w:val="superscript"/>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pleio.nl/discussion/view/3183292"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pleio.nl/discussion/view/7556512"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2B24C5-AFAC-4DBE-8201-263770486A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2</Pages>
  <Words>645</Words>
  <Characters>3550</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Zaaktype-specifieke eigenschappen</vt:lpstr>
    </vt:vector>
  </TitlesOfParts>
  <Company>VNG</Company>
  <LinksUpToDate>false</LinksUpToDate>
  <CharactersWithSpaces>4187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Zaaktype-specifieke eigenschappen</dc:title>
  <dc:subject>RGBZ</dc:subject>
  <dc:creator>Arjan Kloosterboer (KING)</dc:creator>
  <cp:keywords>RGBZ zaakkenmerk</cp:keywords>
  <cp:lastModifiedBy>Arjan</cp:lastModifiedBy>
  <cp:revision>7</cp:revision>
  <cp:lastPrinted>2012-08-31T06:55:00Z</cp:lastPrinted>
  <dcterms:created xsi:type="dcterms:W3CDTF">2012-08-30T21:54:00Z</dcterms:created>
  <dcterms:modified xsi:type="dcterms:W3CDTF">2012-08-31T06:55:00Z</dcterms:modified>
</cp:coreProperties>
</file>